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263D" w:rsidRDefault="0078263D" w:rsidP="0078263D">
      <w:pPr>
        <w:keepNext/>
        <w:overflowPunct w:val="0"/>
        <w:autoSpaceDE w:val="0"/>
        <w:autoSpaceDN w:val="0"/>
        <w:adjustRightInd w:val="0"/>
        <w:spacing w:before="560" w:after="0" w:line="360" w:lineRule="auto"/>
        <w:jc w:val="center"/>
        <w:textAlignment w:val="baseline"/>
        <w:outlineLvl w:val="0"/>
        <w:rPr>
          <w:rFonts w:ascii="Arial Bold" w:eastAsia="Times New Roman" w:hAnsi="Arial Bold" w:cs="Times New Roman"/>
          <w:b/>
          <w:sz w:val="24"/>
          <w:szCs w:val="20"/>
        </w:rPr>
      </w:pPr>
      <w:bookmarkStart w:id="0" w:name="_Toc101324308"/>
      <w:bookmarkStart w:id="1" w:name="_Toc362880718"/>
      <w:bookmarkStart w:id="2" w:name="_Toc451423384"/>
      <w:r>
        <w:rPr>
          <w:rFonts w:ascii="Arial Bold" w:eastAsia="Times New Roman" w:hAnsi="Arial Bold" w:cs="Times New Roman"/>
          <w:b/>
          <w:sz w:val="24"/>
          <w:szCs w:val="20"/>
        </w:rPr>
        <w:t>Annex H NGESO Part I Terms of the Licence</w:t>
      </w:r>
    </w:p>
    <w:p w:rsidR="00DD107B" w:rsidRPr="00DD107B" w:rsidRDefault="00DD107B" w:rsidP="00DD107B">
      <w:pPr>
        <w:keepNext/>
        <w:overflowPunct w:val="0"/>
        <w:autoSpaceDE w:val="0"/>
        <w:autoSpaceDN w:val="0"/>
        <w:adjustRightInd w:val="0"/>
        <w:spacing w:before="560" w:after="0" w:line="360" w:lineRule="auto"/>
        <w:jc w:val="both"/>
        <w:textAlignment w:val="baseline"/>
        <w:outlineLvl w:val="0"/>
        <w:rPr>
          <w:rFonts w:ascii="Arial Bold" w:eastAsia="Times New Roman" w:hAnsi="Arial Bold" w:cs="Times New Roman"/>
          <w:b/>
          <w:sz w:val="24"/>
          <w:szCs w:val="20"/>
        </w:rPr>
      </w:pPr>
      <w:r w:rsidRPr="00DD107B">
        <w:rPr>
          <w:rFonts w:ascii="Arial Bold" w:eastAsia="Times New Roman" w:hAnsi="Arial Bold" w:cs="Times New Roman"/>
          <w:b/>
          <w:sz w:val="24"/>
          <w:szCs w:val="20"/>
        </w:rPr>
        <w:t>PART I. TERMS OF THE LICENCE</w:t>
      </w:r>
      <w:bookmarkEnd w:id="0"/>
      <w:bookmarkEnd w:id="1"/>
      <w:bookmarkEnd w:id="2"/>
    </w:p>
    <w:p w:rsidR="00DD107B" w:rsidRPr="00DD107B" w:rsidRDefault="00DD107B" w:rsidP="00DD107B">
      <w:pPr>
        <w:spacing w:after="0" w:line="360" w:lineRule="auto"/>
        <w:jc w:val="both"/>
        <w:rPr>
          <w:rFonts w:ascii="Arial" w:eastAsia="Times New Roman" w:hAnsi="Arial" w:cs="Times New Roman"/>
          <w:sz w:val="24"/>
          <w:szCs w:val="24"/>
        </w:rPr>
      </w:pPr>
    </w:p>
    <w:p w:rsidR="00DD107B" w:rsidRPr="00DD107B" w:rsidRDefault="00DD107B" w:rsidP="00DD107B">
      <w:pPr>
        <w:numPr>
          <w:ilvl w:val="0"/>
          <w:numId w:val="1"/>
        </w:numPr>
        <w:autoSpaceDE w:val="0"/>
        <w:autoSpaceDN w:val="0"/>
        <w:adjustRightInd w:val="0"/>
        <w:spacing w:after="0" w:line="360" w:lineRule="auto"/>
        <w:jc w:val="both"/>
        <w:rPr>
          <w:rFonts w:ascii="Arial" w:eastAsia="Times New Roman" w:hAnsi="Arial" w:cs="Times New Roman"/>
          <w:sz w:val="24"/>
          <w:szCs w:val="24"/>
        </w:rPr>
      </w:pPr>
      <w:r w:rsidRPr="00DD107B">
        <w:rPr>
          <w:rFonts w:ascii="Arial" w:eastAsia="Times New Roman" w:hAnsi="Arial" w:cs="Times New Roman"/>
          <w:sz w:val="24"/>
          <w:szCs w:val="24"/>
        </w:rPr>
        <w:t xml:space="preserve">This licence, treated as granted under section 6(1)(b) of the Electricity Act 1989 ("the Act"), authorises </w:t>
      </w:r>
      <w:r w:rsidRPr="0078263D">
        <w:rPr>
          <w:rFonts w:ascii="Arial" w:eastAsia="Times New Roman" w:hAnsi="Arial" w:cs="Times New Roman"/>
          <w:strike/>
          <w:sz w:val="24"/>
          <w:szCs w:val="24"/>
        </w:rPr>
        <w:t>The National Grid Company plc</w:t>
      </w:r>
      <w:r w:rsidRPr="00DD107B">
        <w:rPr>
          <w:rFonts w:ascii="Arial" w:eastAsia="Times New Roman" w:hAnsi="Arial" w:cs="Times New Roman"/>
          <w:sz w:val="24"/>
          <w:szCs w:val="24"/>
        </w:rPr>
        <w:t xml:space="preserve"> </w:t>
      </w:r>
      <w:r w:rsidR="0017775E" w:rsidRPr="0078263D">
        <w:rPr>
          <w:rFonts w:ascii="Arial" w:eastAsia="Times New Roman" w:hAnsi="Arial" w:cs="Times New Roman"/>
          <w:sz w:val="24"/>
          <w:szCs w:val="24"/>
          <w:u w:val="double"/>
        </w:rPr>
        <w:t>N</w:t>
      </w:r>
      <w:r w:rsidR="00291E6A" w:rsidRPr="0078263D">
        <w:rPr>
          <w:rFonts w:ascii="Arial" w:eastAsia="Times New Roman" w:hAnsi="Arial" w:cs="Times New Roman"/>
          <w:sz w:val="24"/>
          <w:szCs w:val="24"/>
          <w:u w:val="double"/>
        </w:rPr>
        <w:t xml:space="preserve">ational </w:t>
      </w:r>
      <w:r w:rsidR="0017775E" w:rsidRPr="0078263D">
        <w:rPr>
          <w:rFonts w:ascii="Arial" w:eastAsia="Times New Roman" w:hAnsi="Arial" w:cs="Times New Roman"/>
          <w:sz w:val="24"/>
          <w:szCs w:val="24"/>
          <w:u w:val="double"/>
        </w:rPr>
        <w:t>G</w:t>
      </w:r>
      <w:r w:rsidR="00291E6A" w:rsidRPr="0078263D">
        <w:rPr>
          <w:rFonts w:ascii="Arial" w:eastAsia="Times New Roman" w:hAnsi="Arial" w:cs="Times New Roman"/>
          <w:sz w:val="24"/>
          <w:szCs w:val="24"/>
          <w:u w:val="double"/>
        </w:rPr>
        <w:t xml:space="preserve">rid Electricity </w:t>
      </w:r>
      <w:r w:rsidR="0017775E" w:rsidRPr="0078263D">
        <w:rPr>
          <w:rFonts w:ascii="Arial" w:eastAsia="Times New Roman" w:hAnsi="Arial" w:cs="Times New Roman"/>
          <w:sz w:val="24"/>
          <w:szCs w:val="24"/>
          <w:u w:val="double"/>
        </w:rPr>
        <w:t>S</w:t>
      </w:r>
      <w:r w:rsidR="00291E6A" w:rsidRPr="0078263D">
        <w:rPr>
          <w:rFonts w:ascii="Arial" w:eastAsia="Times New Roman" w:hAnsi="Arial" w:cs="Times New Roman"/>
          <w:sz w:val="24"/>
          <w:szCs w:val="24"/>
          <w:u w:val="double"/>
        </w:rPr>
        <w:t xml:space="preserve">ystem </w:t>
      </w:r>
      <w:r w:rsidR="0017775E" w:rsidRPr="0078263D">
        <w:rPr>
          <w:rFonts w:ascii="Arial" w:eastAsia="Times New Roman" w:hAnsi="Arial" w:cs="Times New Roman"/>
          <w:sz w:val="24"/>
          <w:szCs w:val="24"/>
          <w:u w:val="double"/>
        </w:rPr>
        <w:t>O</w:t>
      </w:r>
      <w:r w:rsidR="00291E6A" w:rsidRPr="0078263D">
        <w:rPr>
          <w:rFonts w:ascii="Arial" w:eastAsia="Times New Roman" w:hAnsi="Arial" w:cs="Times New Roman"/>
          <w:sz w:val="24"/>
          <w:szCs w:val="24"/>
          <w:u w:val="double"/>
        </w:rPr>
        <w:t>perator Limited</w:t>
      </w:r>
      <w:r w:rsidR="0017775E">
        <w:rPr>
          <w:rFonts w:ascii="Arial" w:eastAsia="Times New Roman" w:hAnsi="Arial" w:cs="Times New Roman"/>
          <w:sz w:val="24"/>
          <w:szCs w:val="24"/>
        </w:rPr>
        <w:t xml:space="preserve"> </w:t>
      </w:r>
      <w:r w:rsidRPr="00DD107B">
        <w:rPr>
          <w:rFonts w:ascii="Arial" w:eastAsia="Times New Roman" w:hAnsi="Arial" w:cs="Times New Roman"/>
          <w:sz w:val="24"/>
          <w:szCs w:val="24"/>
        </w:rPr>
        <w:t>(</w:t>
      </w:r>
      <w:r w:rsidRPr="00DD107B">
        <w:rPr>
          <w:rFonts w:ascii="Arial" w:eastAsia="Times New Roman" w:hAnsi="Arial" w:cs="Times New Roman"/>
          <w:sz w:val="24"/>
          <w:szCs w:val="24"/>
        </w:rPr>
        <w:t>a company registered in England and Wales under company registration number</w:t>
      </w:r>
      <w:r w:rsidRPr="00DD107B">
        <w:rPr>
          <w:rFonts w:ascii="Arial" w:eastAsia="Times New Roman" w:hAnsi="Arial" w:cs="Times New Roman"/>
          <w:sz w:val="24"/>
          <w:szCs w:val="24"/>
        </w:rPr>
        <w:t xml:space="preserve"> </w:t>
      </w:r>
      <w:r w:rsidRPr="0078263D">
        <w:rPr>
          <w:rFonts w:ascii="Arial" w:eastAsia="Times New Roman" w:hAnsi="Arial" w:cs="Times New Roman"/>
          <w:strike/>
          <w:sz w:val="24"/>
          <w:szCs w:val="24"/>
        </w:rPr>
        <w:t>2366977</w:t>
      </w:r>
      <w:r w:rsidR="004547D2" w:rsidRPr="0078263D">
        <w:rPr>
          <w:rFonts w:ascii="Arial" w:eastAsia="Times New Roman" w:hAnsi="Arial" w:cs="Times New Roman"/>
          <w:sz w:val="24"/>
          <w:szCs w:val="24"/>
          <w:u w:val="double"/>
        </w:rPr>
        <w:t>11014226</w:t>
      </w:r>
      <w:r w:rsidRPr="00DD107B">
        <w:rPr>
          <w:rFonts w:ascii="Arial" w:eastAsia="Times New Roman" w:hAnsi="Arial" w:cs="Times New Roman"/>
          <w:sz w:val="24"/>
          <w:szCs w:val="24"/>
        </w:rPr>
        <w:t>) ("the licensee") whose registered office is situated at 1-3 The Strand, London, WC2N 5EH to participate in the transmission of electricity to premises in the area specified in Schedule 1 during the period specified in paragraph 3 below, subject to –</w:t>
      </w:r>
    </w:p>
    <w:p w:rsidR="00DD107B" w:rsidRPr="00DD107B" w:rsidRDefault="00DD107B" w:rsidP="00DD107B">
      <w:pPr>
        <w:autoSpaceDE w:val="0"/>
        <w:autoSpaceDN w:val="0"/>
        <w:adjustRightInd w:val="0"/>
        <w:spacing w:after="0" w:line="360" w:lineRule="auto"/>
        <w:ind w:left="360"/>
        <w:jc w:val="both"/>
        <w:rPr>
          <w:rFonts w:ascii="Arial" w:eastAsia="Times New Roman" w:hAnsi="Arial" w:cs="Times New Roman"/>
          <w:sz w:val="24"/>
          <w:szCs w:val="24"/>
        </w:rPr>
      </w:pPr>
    </w:p>
    <w:p w:rsidR="00DD107B" w:rsidRPr="00DD107B" w:rsidRDefault="00DD107B" w:rsidP="00DD107B">
      <w:pPr>
        <w:autoSpaceDE w:val="0"/>
        <w:autoSpaceDN w:val="0"/>
        <w:adjustRightInd w:val="0"/>
        <w:spacing w:after="0" w:line="360" w:lineRule="auto"/>
        <w:ind w:left="1440" w:hanging="720"/>
        <w:jc w:val="both"/>
        <w:rPr>
          <w:rFonts w:ascii="Arial" w:eastAsia="Times New Roman" w:hAnsi="Arial" w:cs="Times New Roman"/>
          <w:sz w:val="24"/>
          <w:szCs w:val="24"/>
        </w:rPr>
      </w:pPr>
      <w:r w:rsidRPr="00DD107B">
        <w:rPr>
          <w:rFonts w:ascii="Arial" w:eastAsia="Times New Roman" w:hAnsi="Arial" w:cs="Times New Roman"/>
          <w:sz w:val="24"/>
          <w:szCs w:val="24"/>
        </w:rPr>
        <w:t xml:space="preserve">(a) </w:t>
      </w:r>
      <w:r w:rsidRPr="00DD107B">
        <w:rPr>
          <w:rFonts w:ascii="Arial" w:eastAsia="Times New Roman" w:hAnsi="Arial" w:cs="Times New Roman"/>
          <w:sz w:val="24"/>
          <w:szCs w:val="24"/>
        </w:rPr>
        <w:tab/>
        <w:t>the standard conditions of electricity transmission licences referred to in-</w:t>
      </w:r>
    </w:p>
    <w:p w:rsidR="00DD107B" w:rsidRPr="00DD107B" w:rsidRDefault="00DD107B" w:rsidP="00DD107B">
      <w:pPr>
        <w:autoSpaceDE w:val="0"/>
        <w:autoSpaceDN w:val="0"/>
        <w:adjustRightInd w:val="0"/>
        <w:spacing w:after="0" w:line="360" w:lineRule="auto"/>
        <w:ind w:left="1440" w:hanging="720"/>
        <w:jc w:val="both"/>
        <w:rPr>
          <w:rFonts w:ascii="Arial" w:eastAsia="Times New Roman" w:hAnsi="Arial" w:cs="Times New Roman"/>
          <w:sz w:val="24"/>
          <w:szCs w:val="24"/>
        </w:rPr>
      </w:pPr>
    </w:p>
    <w:p w:rsidR="00DD107B" w:rsidRPr="00DD107B" w:rsidRDefault="00DD107B" w:rsidP="00DD107B">
      <w:pPr>
        <w:autoSpaceDE w:val="0"/>
        <w:autoSpaceDN w:val="0"/>
        <w:adjustRightInd w:val="0"/>
        <w:spacing w:after="0" w:line="360" w:lineRule="auto"/>
        <w:ind w:left="2160" w:hanging="720"/>
        <w:jc w:val="both"/>
        <w:rPr>
          <w:rFonts w:ascii="Arial" w:eastAsia="Times New Roman" w:hAnsi="Arial" w:cs="Times New Roman"/>
          <w:sz w:val="24"/>
          <w:szCs w:val="24"/>
        </w:rPr>
      </w:pPr>
      <w:r w:rsidRPr="00DD107B">
        <w:rPr>
          <w:rFonts w:ascii="Arial" w:eastAsia="Times New Roman" w:hAnsi="Arial" w:cs="Times New Roman"/>
          <w:sz w:val="24"/>
          <w:szCs w:val="24"/>
        </w:rPr>
        <w:t xml:space="preserve">(i) </w:t>
      </w:r>
      <w:r w:rsidRPr="00DD107B">
        <w:rPr>
          <w:rFonts w:ascii="Arial" w:eastAsia="Times New Roman" w:hAnsi="Arial" w:cs="Times New Roman"/>
          <w:sz w:val="24"/>
          <w:szCs w:val="24"/>
        </w:rPr>
        <w:tab/>
        <w:t>paragraph 1 of Part II below, which shall have effect in the licence; and</w:t>
      </w:r>
    </w:p>
    <w:p w:rsidR="00DD107B" w:rsidRPr="00DD107B" w:rsidRDefault="00DD107B" w:rsidP="00DD107B">
      <w:pPr>
        <w:autoSpaceDE w:val="0"/>
        <w:autoSpaceDN w:val="0"/>
        <w:adjustRightInd w:val="0"/>
        <w:spacing w:after="0" w:line="360" w:lineRule="auto"/>
        <w:ind w:left="720" w:firstLine="720"/>
        <w:jc w:val="both"/>
        <w:rPr>
          <w:rFonts w:ascii="Arial" w:eastAsia="Times New Roman" w:hAnsi="Arial" w:cs="Times New Roman"/>
          <w:sz w:val="24"/>
          <w:szCs w:val="24"/>
        </w:rPr>
      </w:pPr>
    </w:p>
    <w:p w:rsidR="00DD107B" w:rsidRPr="00DD107B" w:rsidRDefault="00DD107B" w:rsidP="00DD107B">
      <w:pPr>
        <w:autoSpaceDE w:val="0"/>
        <w:autoSpaceDN w:val="0"/>
        <w:adjustRightInd w:val="0"/>
        <w:spacing w:after="0" w:line="360" w:lineRule="auto"/>
        <w:ind w:left="720" w:firstLine="720"/>
        <w:jc w:val="both"/>
        <w:rPr>
          <w:rFonts w:ascii="Arial" w:eastAsia="Times New Roman" w:hAnsi="Arial" w:cs="Times New Roman"/>
          <w:sz w:val="24"/>
          <w:szCs w:val="24"/>
        </w:rPr>
      </w:pPr>
      <w:r w:rsidRPr="00DD107B">
        <w:rPr>
          <w:rFonts w:ascii="Arial" w:eastAsia="Times New Roman" w:hAnsi="Arial" w:cs="Times New Roman"/>
          <w:sz w:val="24"/>
          <w:szCs w:val="24"/>
        </w:rPr>
        <w:t xml:space="preserve">(ii) </w:t>
      </w:r>
      <w:r w:rsidRPr="00DD107B">
        <w:rPr>
          <w:rFonts w:ascii="Arial" w:eastAsia="Times New Roman" w:hAnsi="Arial" w:cs="Times New Roman"/>
          <w:sz w:val="24"/>
          <w:szCs w:val="24"/>
        </w:rPr>
        <w:tab/>
        <w:t>paragraph 2 of Part II below, which shall only have effect in the</w:t>
      </w:r>
    </w:p>
    <w:p w:rsidR="00DD107B" w:rsidRPr="00DD107B" w:rsidRDefault="00DD107B" w:rsidP="00DD107B">
      <w:pPr>
        <w:autoSpaceDE w:val="0"/>
        <w:autoSpaceDN w:val="0"/>
        <w:adjustRightInd w:val="0"/>
        <w:spacing w:after="0" w:line="360" w:lineRule="auto"/>
        <w:ind w:left="2160"/>
        <w:jc w:val="both"/>
        <w:rPr>
          <w:rFonts w:ascii="Arial" w:eastAsia="Times New Roman" w:hAnsi="Arial" w:cs="Times New Roman"/>
          <w:sz w:val="24"/>
          <w:szCs w:val="24"/>
        </w:rPr>
      </w:pPr>
      <w:r w:rsidRPr="00DD107B">
        <w:rPr>
          <w:rFonts w:ascii="Arial" w:eastAsia="Times New Roman" w:hAnsi="Arial" w:cs="Times New Roman"/>
          <w:sz w:val="24"/>
          <w:szCs w:val="24"/>
        </w:rPr>
        <w:t>licence if brought into effect in accordance with the provisions of standard conditions A2 and A3, subject to such amendments to those conditions, if any, as set out in Part III below (together "the conditions");</w:t>
      </w:r>
    </w:p>
    <w:p w:rsidR="00DD107B" w:rsidRPr="00DD107B" w:rsidRDefault="00DD107B" w:rsidP="00DD107B">
      <w:pPr>
        <w:autoSpaceDE w:val="0"/>
        <w:autoSpaceDN w:val="0"/>
        <w:adjustRightInd w:val="0"/>
        <w:spacing w:after="0" w:line="360" w:lineRule="auto"/>
        <w:ind w:left="2160"/>
        <w:jc w:val="both"/>
        <w:rPr>
          <w:rFonts w:ascii="Arial" w:eastAsia="Times New Roman" w:hAnsi="Arial" w:cs="Times New Roman"/>
          <w:sz w:val="24"/>
          <w:szCs w:val="24"/>
        </w:rPr>
      </w:pPr>
    </w:p>
    <w:p w:rsidR="00DD107B" w:rsidRPr="00DD107B" w:rsidRDefault="00DD107B" w:rsidP="00DD107B">
      <w:pPr>
        <w:autoSpaceDE w:val="0"/>
        <w:autoSpaceDN w:val="0"/>
        <w:adjustRightInd w:val="0"/>
        <w:spacing w:after="0" w:line="360" w:lineRule="auto"/>
        <w:ind w:firstLine="720"/>
        <w:jc w:val="both"/>
        <w:rPr>
          <w:rFonts w:ascii="Arial" w:eastAsia="Times New Roman" w:hAnsi="Arial" w:cs="Times New Roman"/>
          <w:sz w:val="24"/>
          <w:szCs w:val="24"/>
        </w:rPr>
      </w:pPr>
      <w:r w:rsidRPr="00DD107B">
        <w:rPr>
          <w:rFonts w:ascii="Arial" w:eastAsia="Times New Roman" w:hAnsi="Arial" w:cs="Times New Roman"/>
          <w:sz w:val="24"/>
          <w:szCs w:val="24"/>
        </w:rPr>
        <w:t xml:space="preserve">(b) </w:t>
      </w:r>
      <w:r w:rsidRPr="00DD107B">
        <w:rPr>
          <w:rFonts w:ascii="Arial" w:eastAsia="Times New Roman" w:hAnsi="Arial" w:cs="Times New Roman"/>
          <w:sz w:val="24"/>
          <w:szCs w:val="24"/>
        </w:rPr>
        <w:tab/>
        <w:t>the special conditions, if any, set out in Part IV below ("the special</w:t>
      </w:r>
    </w:p>
    <w:p w:rsidR="00DD107B" w:rsidRPr="00DD107B" w:rsidRDefault="00DD107B" w:rsidP="00DD107B">
      <w:pPr>
        <w:autoSpaceDE w:val="0"/>
        <w:autoSpaceDN w:val="0"/>
        <w:adjustRightInd w:val="0"/>
        <w:spacing w:after="0" w:line="360" w:lineRule="auto"/>
        <w:ind w:left="720" w:firstLine="720"/>
        <w:jc w:val="both"/>
        <w:rPr>
          <w:rFonts w:ascii="Arial" w:eastAsia="Times New Roman" w:hAnsi="Arial" w:cs="Times New Roman"/>
          <w:sz w:val="24"/>
          <w:szCs w:val="24"/>
        </w:rPr>
      </w:pPr>
      <w:r w:rsidRPr="00DD107B">
        <w:rPr>
          <w:rFonts w:ascii="Arial" w:eastAsia="Times New Roman" w:hAnsi="Arial" w:cs="Times New Roman"/>
          <w:sz w:val="24"/>
          <w:szCs w:val="24"/>
        </w:rPr>
        <w:t>conditions"); and</w:t>
      </w:r>
    </w:p>
    <w:p w:rsidR="00DD107B" w:rsidRPr="00DD107B" w:rsidRDefault="00DD107B" w:rsidP="00DD107B">
      <w:pPr>
        <w:autoSpaceDE w:val="0"/>
        <w:autoSpaceDN w:val="0"/>
        <w:adjustRightInd w:val="0"/>
        <w:spacing w:after="0" w:line="360" w:lineRule="auto"/>
        <w:ind w:left="720" w:firstLine="720"/>
        <w:jc w:val="both"/>
        <w:rPr>
          <w:rFonts w:ascii="Arial" w:eastAsia="Times New Roman" w:hAnsi="Arial" w:cs="Times New Roman"/>
          <w:sz w:val="24"/>
          <w:szCs w:val="24"/>
        </w:rPr>
      </w:pPr>
    </w:p>
    <w:p w:rsidR="00DD107B" w:rsidRPr="00DD107B" w:rsidRDefault="00DD107B" w:rsidP="00DD107B">
      <w:pPr>
        <w:autoSpaceDE w:val="0"/>
        <w:autoSpaceDN w:val="0"/>
        <w:adjustRightInd w:val="0"/>
        <w:spacing w:after="0" w:line="360" w:lineRule="auto"/>
        <w:ind w:left="1440" w:hanging="720"/>
        <w:jc w:val="both"/>
        <w:rPr>
          <w:rFonts w:ascii="Arial" w:eastAsia="Times New Roman" w:hAnsi="Arial" w:cs="Times New Roman"/>
          <w:sz w:val="24"/>
          <w:szCs w:val="24"/>
        </w:rPr>
      </w:pPr>
      <w:r w:rsidRPr="00DD107B">
        <w:rPr>
          <w:rFonts w:ascii="Arial" w:eastAsia="Times New Roman" w:hAnsi="Arial" w:cs="Times New Roman"/>
          <w:sz w:val="24"/>
          <w:szCs w:val="24"/>
        </w:rPr>
        <w:t xml:space="preserve">(c) </w:t>
      </w:r>
      <w:r w:rsidRPr="00DD107B">
        <w:rPr>
          <w:rFonts w:ascii="Arial" w:eastAsia="Times New Roman" w:hAnsi="Arial" w:cs="Times New Roman"/>
          <w:sz w:val="24"/>
          <w:szCs w:val="24"/>
        </w:rPr>
        <w:tab/>
        <w:t>such Schedules hereto, if any, as may be referenced in the conditions, the special conditions or the terms of the licence.</w:t>
      </w:r>
    </w:p>
    <w:p w:rsidR="00DD107B" w:rsidRPr="00DD107B" w:rsidRDefault="00DD107B" w:rsidP="00DD107B">
      <w:pPr>
        <w:autoSpaceDE w:val="0"/>
        <w:autoSpaceDN w:val="0"/>
        <w:adjustRightInd w:val="0"/>
        <w:spacing w:after="0" w:line="360" w:lineRule="auto"/>
        <w:jc w:val="both"/>
        <w:rPr>
          <w:rFonts w:ascii="Arial" w:eastAsia="Times New Roman" w:hAnsi="Arial" w:cs="Times New Roman"/>
          <w:sz w:val="24"/>
          <w:szCs w:val="24"/>
        </w:rPr>
      </w:pPr>
    </w:p>
    <w:p w:rsidR="00DD107B" w:rsidRPr="00DD107B" w:rsidRDefault="00DD107B" w:rsidP="00DD107B">
      <w:pPr>
        <w:autoSpaceDE w:val="0"/>
        <w:autoSpaceDN w:val="0"/>
        <w:adjustRightInd w:val="0"/>
        <w:spacing w:after="0" w:line="360" w:lineRule="auto"/>
        <w:ind w:left="720" w:hanging="720"/>
        <w:jc w:val="both"/>
        <w:rPr>
          <w:rFonts w:ascii="Arial" w:eastAsia="Times New Roman" w:hAnsi="Arial" w:cs="Times New Roman"/>
          <w:sz w:val="24"/>
          <w:szCs w:val="24"/>
        </w:rPr>
      </w:pPr>
      <w:r w:rsidRPr="00DD107B">
        <w:rPr>
          <w:rFonts w:ascii="Arial" w:eastAsia="Times New Roman" w:hAnsi="Arial" w:cs="Times New Roman"/>
          <w:sz w:val="24"/>
          <w:szCs w:val="24"/>
        </w:rPr>
        <w:t xml:space="preserve">2. </w:t>
      </w:r>
      <w:r w:rsidRPr="00DD107B">
        <w:rPr>
          <w:rFonts w:ascii="Arial" w:eastAsia="Times New Roman" w:hAnsi="Arial" w:cs="Times New Roman"/>
          <w:sz w:val="24"/>
          <w:szCs w:val="24"/>
        </w:rPr>
        <w:tab/>
        <w:t>This licence is subject to transfer, modification or amendment in accordance with the provisions of the Act, the special conditions or the conditions.</w:t>
      </w:r>
    </w:p>
    <w:p w:rsidR="00DD107B" w:rsidRPr="00DD107B" w:rsidRDefault="00DD107B" w:rsidP="00DD107B">
      <w:pPr>
        <w:autoSpaceDE w:val="0"/>
        <w:autoSpaceDN w:val="0"/>
        <w:adjustRightInd w:val="0"/>
        <w:spacing w:after="0" w:line="360" w:lineRule="auto"/>
        <w:jc w:val="both"/>
        <w:rPr>
          <w:rFonts w:ascii="Arial" w:eastAsia="Times New Roman" w:hAnsi="Arial" w:cs="Times New Roman"/>
          <w:sz w:val="24"/>
          <w:szCs w:val="24"/>
        </w:rPr>
      </w:pPr>
    </w:p>
    <w:p w:rsidR="00DD107B" w:rsidRPr="00DD107B" w:rsidRDefault="00DD107B" w:rsidP="00DD107B">
      <w:pPr>
        <w:autoSpaceDE w:val="0"/>
        <w:autoSpaceDN w:val="0"/>
        <w:adjustRightInd w:val="0"/>
        <w:spacing w:after="0" w:line="360" w:lineRule="auto"/>
        <w:ind w:left="720" w:hanging="720"/>
        <w:jc w:val="both"/>
        <w:rPr>
          <w:rFonts w:ascii="Arial" w:eastAsia="Times New Roman" w:hAnsi="Arial" w:cs="Times New Roman"/>
          <w:sz w:val="24"/>
          <w:szCs w:val="24"/>
        </w:rPr>
      </w:pPr>
      <w:r w:rsidRPr="00DD107B">
        <w:rPr>
          <w:rFonts w:ascii="Arial" w:eastAsia="Times New Roman" w:hAnsi="Arial" w:cs="Times New Roman"/>
          <w:sz w:val="24"/>
          <w:szCs w:val="24"/>
        </w:rPr>
        <w:lastRenderedPageBreak/>
        <w:t xml:space="preserve">3. </w:t>
      </w:r>
      <w:r w:rsidRPr="00DD107B">
        <w:rPr>
          <w:rFonts w:ascii="Arial" w:eastAsia="Times New Roman" w:hAnsi="Arial" w:cs="Times New Roman"/>
          <w:sz w:val="24"/>
          <w:szCs w:val="24"/>
        </w:rPr>
        <w:tab/>
        <w:t>This licence, unless revoked in accordance with Schedule 2, shall continue until determined by not less than 25 years' notice in writing given by the Authority to the licensee.</w:t>
      </w:r>
    </w:p>
    <w:p w:rsidR="00DD107B" w:rsidRPr="00DD107B" w:rsidRDefault="00DD107B" w:rsidP="00DD107B">
      <w:pPr>
        <w:autoSpaceDE w:val="0"/>
        <w:autoSpaceDN w:val="0"/>
        <w:adjustRightInd w:val="0"/>
        <w:spacing w:after="0" w:line="360" w:lineRule="auto"/>
        <w:jc w:val="both"/>
        <w:rPr>
          <w:rFonts w:ascii="Arial" w:eastAsia="Times New Roman" w:hAnsi="Arial" w:cs="Times New Roman"/>
          <w:sz w:val="24"/>
          <w:szCs w:val="24"/>
        </w:rPr>
      </w:pPr>
    </w:p>
    <w:p w:rsidR="00DD107B" w:rsidRPr="00DD107B" w:rsidRDefault="00DD107B" w:rsidP="00DD107B">
      <w:pPr>
        <w:autoSpaceDE w:val="0"/>
        <w:autoSpaceDN w:val="0"/>
        <w:adjustRightInd w:val="0"/>
        <w:spacing w:after="0" w:line="360" w:lineRule="auto"/>
        <w:ind w:left="720" w:hanging="720"/>
        <w:jc w:val="both"/>
        <w:rPr>
          <w:rFonts w:ascii="Arial" w:eastAsia="Times New Roman" w:hAnsi="Arial" w:cs="Times New Roman"/>
          <w:sz w:val="24"/>
          <w:szCs w:val="24"/>
        </w:rPr>
      </w:pPr>
      <w:r w:rsidRPr="00DD107B">
        <w:rPr>
          <w:rFonts w:ascii="Arial" w:eastAsia="Times New Roman" w:hAnsi="Arial" w:cs="Times New Roman"/>
          <w:sz w:val="24"/>
          <w:szCs w:val="24"/>
        </w:rPr>
        <w:t xml:space="preserve">4. </w:t>
      </w:r>
      <w:r w:rsidRPr="00DD107B">
        <w:rPr>
          <w:rFonts w:ascii="Arial" w:eastAsia="Times New Roman" w:hAnsi="Arial" w:cs="Times New Roman"/>
          <w:sz w:val="24"/>
          <w:szCs w:val="24"/>
        </w:rPr>
        <w:tab/>
        <w:t>The provisions of section 109 (1) of the Act (Service of documents) shall have effect as if set out herein and as if for the words "this Act", there were substituted the words "this licence".</w:t>
      </w:r>
    </w:p>
    <w:p w:rsidR="00DD107B" w:rsidRPr="00DD107B" w:rsidRDefault="00DD107B" w:rsidP="00DD107B">
      <w:pPr>
        <w:autoSpaceDE w:val="0"/>
        <w:autoSpaceDN w:val="0"/>
        <w:adjustRightInd w:val="0"/>
        <w:spacing w:after="0" w:line="360" w:lineRule="auto"/>
        <w:jc w:val="both"/>
        <w:rPr>
          <w:rFonts w:ascii="Arial" w:eastAsia="Times New Roman" w:hAnsi="Arial" w:cs="Times New Roman"/>
          <w:sz w:val="24"/>
          <w:szCs w:val="24"/>
        </w:rPr>
      </w:pPr>
    </w:p>
    <w:p w:rsidR="00DD107B" w:rsidRPr="00DD107B" w:rsidRDefault="00DD107B" w:rsidP="00DD107B">
      <w:pPr>
        <w:autoSpaceDE w:val="0"/>
        <w:autoSpaceDN w:val="0"/>
        <w:adjustRightInd w:val="0"/>
        <w:spacing w:after="0" w:line="360" w:lineRule="auto"/>
        <w:ind w:left="720" w:hanging="720"/>
        <w:jc w:val="both"/>
        <w:rPr>
          <w:rFonts w:ascii="Arial" w:eastAsia="Times New Roman" w:hAnsi="Arial" w:cs="Times New Roman"/>
          <w:sz w:val="24"/>
          <w:szCs w:val="24"/>
        </w:rPr>
      </w:pPr>
      <w:r w:rsidRPr="00DD107B">
        <w:rPr>
          <w:rFonts w:ascii="Arial" w:eastAsia="Times New Roman" w:hAnsi="Arial" w:cs="Times New Roman"/>
          <w:sz w:val="24"/>
          <w:szCs w:val="24"/>
        </w:rPr>
        <w:t xml:space="preserve">5. </w:t>
      </w:r>
      <w:r w:rsidRPr="00DD107B">
        <w:rPr>
          <w:rFonts w:ascii="Arial" w:eastAsia="Times New Roman" w:hAnsi="Arial" w:cs="Times New Roman"/>
          <w:sz w:val="24"/>
          <w:szCs w:val="24"/>
        </w:rPr>
        <w:tab/>
        <w:t>Without prejudice to sections 11 and 23(1) of the Interpretation Act 1978, Parts I to IV inclusive of, and the Schedules to this licence shall be interpreted and construed in like manner as an Act of Parliament passed after the commencement of the Interpretation Act 1978.</w:t>
      </w:r>
    </w:p>
    <w:p w:rsidR="00DD107B" w:rsidRPr="00DD107B" w:rsidRDefault="00DD107B" w:rsidP="00DD107B">
      <w:pPr>
        <w:autoSpaceDE w:val="0"/>
        <w:autoSpaceDN w:val="0"/>
        <w:adjustRightInd w:val="0"/>
        <w:spacing w:after="0" w:line="360" w:lineRule="auto"/>
        <w:jc w:val="both"/>
        <w:rPr>
          <w:rFonts w:ascii="Arial" w:eastAsia="Times New Roman" w:hAnsi="Arial" w:cs="Times New Roman"/>
          <w:sz w:val="24"/>
          <w:szCs w:val="24"/>
        </w:rPr>
      </w:pPr>
    </w:p>
    <w:p w:rsidR="00DD107B" w:rsidRPr="00DD107B" w:rsidRDefault="00DD107B" w:rsidP="00DD107B">
      <w:pPr>
        <w:autoSpaceDE w:val="0"/>
        <w:autoSpaceDN w:val="0"/>
        <w:adjustRightInd w:val="0"/>
        <w:spacing w:after="0" w:line="360" w:lineRule="auto"/>
        <w:ind w:left="720" w:hanging="720"/>
        <w:jc w:val="both"/>
        <w:rPr>
          <w:rFonts w:ascii="Arial" w:eastAsia="Times New Roman" w:hAnsi="Arial" w:cs="Times New Roman"/>
          <w:sz w:val="24"/>
          <w:szCs w:val="24"/>
        </w:rPr>
      </w:pPr>
      <w:r w:rsidRPr="00DD107B">
        <w:rPr>
          <w:rFonts w:ascii="Arial" w:eastAsia="Times New Roman" w:hAnsi="Arial" w:cs="Times New Roman"/>
          <w:sz w:val="24"/>
          <w:szCs w:val="24"/>
        </w:rPr>
        <w:t xml:space="preserve">6. </w:t>
      </w:r>
      <w:r w:rsidRPr="00DD107B">
        <w:rPr>
          <w:rFonts w:ascii="Arial" w:eastAsia="Times New Roman" w:hAnsi="Arial" w:cs="Times New Roman"/>
          <w:sz w:val="24"/>
          <w:szCs w:val="24"/>
        </w:rPr>
        <w:tab/>
        <w:t>References in this licence to a provision of any enactment, where after the date of this</w:t>
      </w:r>
      <w:r w:rsidRPr="00DD107B">
        <w:rPr>
          <w:rFonts w:ascii="Arial" w:eastAsia="Times New Roman" w:hAnsi="Arial" w:cs="Arial"/>
          <w:sz w:val="24"/>
          <w:szCs w:val="24"/>
        </w:rPr>
        <w:t xml:space="preserve"> </w:t>
      </w:r>
      <w:r w:rsidRPr="00DD107B">
        <w:rPr>
          <w:rFonts w:ascii="Arial" w:eastAsia="Times New Roman" w:hAnsi="Arial" w:cs="Times New Roman"/>
          <w:sz w:val="24"/>
          <w:szCs w:val="24"/>
        </w:rPr>
        <w:t>licence -</w:t>
      </w:r>
    </w:p>
    <w:p w:rsidR="00DD107B" w:rsidRPr="00DD107B" w:rsidRDefault="00DD107B" w:rsidP="00DD107B">
      <w:pPr>
        <w:autoSpaceDE w:val="0"/>
        <w:autoSpaceDN w:val="0"/>
        <w:adjustRightInd w:val="0"/>
        <w:spacing w:after="0" w:line="360" w:lineRule="auto"/>
        <w:jc w:val="both"/>
        <w:rPr>
          <w:rFonts w:ascii="Arial" w:eastAsia="Times New Roman" w:hAnsi="Arial" w:cs="Times New Roman"/>
          <w:sz w:val="24"/>
          <w:szCs w:val="24"/>
        </w:rPr>
      </w:pPr>
    </w:p>
    <w:p w:rsidR="00DD107B" w:rsidRPr="00DD107B" w:rsidRDefault="00DD107B" w:rsidP="00DD107B">
      <w:pPr>
        <w:tabs>
          <w:tab w:val="left" w:pos="709"/>
          <w:tab w:val="left" w:pos="900"/>
          <w:tab w:val="left" w:pos="1440"/>
        </w:tabs>
        <w:spacing w:after="0" w:line="360" w:lineRule="auto"/>
        <w:ind w:left="5040" w:hanging="5040"/>
        <w:jc w:val="both"/>
        <w:rPr>
          <w:rFonts w:ascii="Arial" w:eastAsia="Times New Roman" w:hAnsi="Arial" w:cs="Times New Roman"/>
          <w:szCs w:val="20"/>
        </w:rPr>
      </w:pPr>
      <w:r w:rsidRPr="00DD107B">
        <w:rPr>
          <w:rFonts w:ascii="Arial" w:eastAsia="Times New Roman" w:hAnsi="Arial" w:cs="Times New Roman"/>
          <w:szCs w:val="20"/>
        </w:rPr>
        <w:tab/>
        <w:t>(a)      the enactment has been replaced or supplemented by another enactment, and</w:t>
      </w:r>
    </w:p>
    <w:p w:rsidR="00DD107B" w:rsidRPr="00DD107B" w:rsidRDefault="00DD107B" w:rsidP="00DD107B">
      <w:pPr>
        <w:autoSpaceDE w:val="0"/>
        <w:autoSpaceDN w:val="0"/>
        <w:adjustRightInd w:val="0"/>
        <w:spacing w:after="0" w:line="360" w:lineRule="auto"/>
        <w:jc w:val="both"/>
        <w:rPr>
          <w:rFonts w:ascii="Arial" w:eastAsia="Times New Roman" w:hAnsi="Arial" w:cs="Times New Roman"/>
          <w:sz w:val="24"/>
          <w:szCs w:val="24"/>
        </w:rPr>
      </w:pPr>
    </w:p>
    <w:p w:rsidR="00DD107B" w:rsidRDefault="00DD107B" w:rsidP="00DD107B">
      <w:pPr>
        <w:tabs>
          <w:tab w:val="left" w:pos="284"/>
        </w:tabs>
        <w:spacing w:after="0" w:line="360" w:lineRule="auto"/>
        <w:ind w:left="1260" w:hanging="1440"/>
        <w:jc w:val="both"/>
        <w:rPr>
          <w:ins w:id="3" w:author="Paolo Lattuca" w:date="2018-05-22T17:39:00Z"/>
          <w:rFonts w:ascii="Arial" w:eastAsia="Times New Roman" w:hAnsi="Arial" w:cs="Times New Roman"/>
          <w:szCs w:val="20"/>
        </w:rPr>
      </w:pPr>
      <w:r w:rsidRPr="00DD107B">
        <w:rPr>
          <w:rFonts w:ascii="Arial" w:eastAsia="Times New Roman" w:hAnsi="Arial" w:cs="Times New Roman"/>
          <w:szCs w:val="20"/>
        </w:rPr>
        <w:tab/>
        <w:t xml:space="preserve">       (b)  such enactment incorporates a corresponding provision in relation to fundamentally the same subject matter, shall be construed, so far as the context permits, as including a reference to the corresponding provision of that other enactment.</w:t>
      </w:r>
    </w:p>
    <w:p w:rsidR="00B16CB5" w:rsidRDefault="00B16CB5" w:rsidP="00DD107B">
      <w:pPr>
        <w:tabs>
          <w:tab w:val="left" w:pos="284"/>
        </w:tabs>
        <w:spacing w:after="0" w:line="360" w:lineRule="auto"/>
        <w:ind w:left="1260" w:hanging="1440"/>
        <w:jc w:val="both"/>
        <w:rPr>
          <w:ins w:id="4" w:author="Paolo Lattuca" w:date="2018-05-22T17:37:00Z"/>
          <w:rFonts w:ascii="Arial" w:eastAsia="Times New Roman" w:hAnsi="Arial" w:cs="Times New Roman"/>
          <w:szCs w:val="20"/>
        </w:rPr>
      </w:pPr>
    </w:p>
    <w:p w:rsidR="00B16CB5" w:rsidRPr="0078263D" w:rsidRDefault="00B16CB5" w:rsidP="0078263D">
      <w:pPr>
        <w:pStyle w:val="ListParagraph"/>
        <w:numPr>
          <w:ilvl w:val="0"/>
          <w:numId w:val="3"/>
        </w:numPr>
        <w:spacing w:after="0" w:line="360" w:lineRule="auto"/>
        <w:ind w:hanging="720"/>
        <w:jc w:val="both"/>
        <w:rPr>
          <w:rFonts w:ascii="Arial" w:eastAsia="Times New Roman" w:hAnsi="Arial" w:cs="Times New Roman"/>
          <w:szCs w:val="20"/>
          <w:u w:val="double"/>
        </w:rPr>
      </w:pPr>
      <w:r w:rsidRPr="0078263D">
        <w:rPr>
          <w:rFonts w:ascii="Arial" w:eastAsia="Times New Roman" w:hAnsi="Arial" w:cs="Times New Roman"/>
          <w:szCs w:val="20"/>
          <w:u w:val="double"/>
        </w:rPr>
        <w:t>Every derogation or direction given by the Authority under paragraph 12 of Standard Condition C14 (Grid Code) and paragraph 15 of Standard Condition B12 (System Operator – Transmission Owner Code) (together the “relevant conditions”) of the transmission licence treated as granted under section 6(1)(b) of the Act to  National Grid Electricity Transmission plc (“NGET licence”), and which were in effect immediately before the date of the partial transfer of the NGET licence from NGET to the licensee under section 7A of the Act shall have continuing effect as if they had been given to the licensee  under the relevant conditions of this licence</w:t>
      </w:r>
    </w:p>
    <w:p w:rsidR="00DD107B" w:rsidRPr="00DD107B" w:rsidRDefault="00DD107B" w:rsidP="00DD107B">
      <w:pPr>
        <w:autoSpaceDE w:val="0"/>
        <w:autoSpaceDN w:val="0"/>
        <w:adjustRightInd w:val="0"/>
        <w:spacing w:after="0" w:line="360" w:lineRule="auto"/>
        <w:jc w:val="both"/>
        <w:rPr>
          <w:rFonts w:ascii="Arial" w:eastAsia="Times New Roman" w:hAnsi="Arial" w:cs="Times New Roman"/>
          <w:sz w:val="24"/>
          <w:szCs w:val="24"/>
        </w:rPr>
      </w:pPr>
    </w:p>
    <w:p w:rsidR="00A418CD" w:rsidRPr="00387B74" w:rsidRDefault="00DD107B" w:rsidP="00387B74">
      <w:pPr>
        <w:autoSpaceDE w:val="0"/>
        <w:autoSpaceDN w:val="0"/>
        <w:adjustRightInd w:val="0"/>
        <w:spacing w:after="0" w:line="360" w:lineRule="auto"/>
        <w:jc w:val="both"/>
        <w:rPr>
          <w:rFonts w:ascii="Arial" w:eastAsia="Times New Roman" w:hAnsi="Arial" w:cs="Times New Roman"/>
          <w:strike/>
          <w:sz w:val="24"/>
          <w:szCs w:val="24"/>
        </w:rPr>
      </w:pPr>
      <w:r w:rsidRPr="0078263D">
        <w:rPr>
          <w:rFonts w:ascii="Arial" w:eastAsia="Times New Roman" w:hAnsi="Arial" w:cs="Times New Roman"/>
          <w:strike/>
          <w:sz w:val="24"/>
          <w:szCs w:val="24"/>
        </w:rPr>
        <w:t>This licence was amended and restated by a licensing scheme made by the Secretary of State pursuant to Part II of Schedule 7 to the Utilities Act 2000 on 28 September 2001.</w:t>
      </w:r>
      <w:bookmarkStart w:id="5" w:name="_GoBack"/>
      <w:bookmarkEnd w:id="5"/>
    </w:p>
    <w:sectPr w:rsidR="00A418CD" w:rsidRPr="00387B7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2DCC" w:rsidRDefault="00AA2DCC" w:rsidP="009A00A7">
      <w:pPr>
        <w:spacing w:after="0" w:line="240" w:lineRule="auto"/>
      </w:pPr>
      <w:r>
        <w:separator/>
      </w:r>
    </w:p>
  </w:endnote>
  <w:endnote w:type="continuationSeparator" w:id="0">
    <w:p w:rsidR="00AA2DCC" w:rsidRDefault="00AA2DCC" w:rsidP="009A00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2DCC" w:rsidRDefault="00AA2DCC" w:rsidP="009A00A7">
      <w:pPr>
        <w:spacing w:after="0" w:line="240" w:lineRule="auto"/>
      </w:pPr>
      <w:r>
        <w:separator/>
      </w:r>
    </w:p>
  </w:footnote>
  <w:footnote w:type="continuationSeparator" w:id="0">
    <w:p w:rsidR="00AA2DCC" w:rsidRDefault="00AA2DCC" w:rsidP="009A00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237137"/>
    <w:multiLevelType w:val="hybridMultilevel"/>
    <w:tmpl w:val="BE648422"/>
    <w:lvl w:ilvl="0" w:tplc="EAE86874">
      <w:start w:val="1"/>
      <w:numFmt w:val="decimal"/>
      <w:lvlText w:val="%1."/>
      <w:lvlJc w:val="left"/>
      <w:pPr>
        <w:tabs>
          <w:tab w:val="num" w:pos="720"/>
        </w:tabs>
        <w:ind w:left="720" w:hanging="360"/>
      </w:pPr>
      <w:rPr>
        <w:rFonts w:hint="default"/>
      </w:rPr>
    </w:lvl>
    <w:lvl w:ilvl="1" w:tplc="C5281DD6">
      <w:start w:val="1"/>
      <w:numFmt w:val="lowerLetter"/>
      <w:lvlText w:val="%2."/>
      <w:lvlJc w:val="left"/>
      <w:pPr>
        <w:tabs>
          <w:tab w:val="num" w:pos="1440"/>
        </w:tabs>
        <w:ind w:left="1440" w:hanging="360"/>
      </w:pPr>
    </w:lvl>
    <w:lvl w:ilvl="2" w:tplc="1982CF3A" w:tentative="1">
      <w:start w:val="1"/>
      <w:numFmt w:val="lowerRoman"/>
      <w:lvlText w:val="%3."/>
      <w:lvlJc w:val="right"/>
      <w:pPr>
        <w:tabs>
          <w:tab w:val="num" w:pos="2160"/>
        </w:tabs>
        <w:ind w:left="2160" w:hanging="180"/>
      </w:pPr>
    </w:lvl>
    <w:lvl w:ilvl="3" w:tplc="9B10456A" w:tentative="1">
      <w:start w:val="1"/>
      <w:numFmt w:val="decimal"/>
      <w:lvlText w:val="%4."/>
      <w:lvlJc w:val="left"/>
      <w:pPr>
        <w:tabs>
          <w:tab w:val="num" w:pos="2880"/>
        </w:tabs>
        <w:ind w:left="2880" w:hanging="360"/>
      </w:pPr>
    </w:lvl>
    <w:lvl w:ilvl="4" w:tplc="581EE770" w:tentative="1">
      <w:start w:val="1"/>
      <w:numFmt w:val="lowerLetter"/>
      <w:lvlText w:val="%5."/>
      <w:lvlJc w:val="left"/>
      <w:pPr>
        <w:tabs>
          <w:tab w:val="num" w:pos="3600"/>
        </w:tabs>
        <w:ind w:left="3600" w:hanging="360"/>
      </w:pPr>
    </w:lvl>
    <w:lvl w:ilvl="5" w:tplc="6C0EE086" w:tentative="1">
      <w:start w:val="1"/>
      <w:numFmt w:val="lowerRoman"/>
      <w:lvlText w:val="%6."/>
      <w:lvlJc w:val="right"/>
      <w:pPr>
        <w:tabs>
          <w:tab w:val="num" w:pos="4320"/>
        </w:tabs>
        <w:ind w:left="4320" w:hanging="180"/>
      </w:pPr>
    </w:lvl>
    <w:lvl w:ilvl="6" w:tplc="19D43BB0" w:tentative="1">
      <w:start w:val="1"/>
      <w:numFmt w:val="decimal"/>
      <w:lvlText w:val="%7."/>
      <w:lvlJc w:val="left"/>
      <w:pPr>
        <w:tabs>
          <w:tab w:val="num" w:pos="5040"/>
        </w:tabs>
        <w:ind w:left="5040" w:hanging="360"/>
      </w:pPr>
    </w:lvl>
    <w:lvl w:ilvl="7" w:tplc="285A4992" w:tentative="1">
      <w:start w:val="1"/>
      <w:numFmt w:val="lowerLetter"/>
      <w:lvlText w:val="%8."/>
      <w:lvlJc w:val="left"/>
      <w:pPr>
        <w:tabs>
          <w:tab w:val="num" w:pos="5760"/>
        </w:tabs>
        <w:ind w:left="5760" w:hanging="360"/>
      </w:pPr>
    </w:lvl>
    <w:lvl w:ilvl="8" w:tplc="CE8203CE" w:tentative="1">
      <w:start w:val="1"/>
      <w:numFmt w:val="lowerRoman"/>
      <w:lvlText w:val="%9."/>
      <w:lvlJc w:val="right"/>
      <w:pPr>
        <w:tabs>
          <w:tab w:val="num" w:pos="6480"/>
        </w:tabs>
        <w:ind w:left="6480" w:hanging="180"/>
      </w:pPr>
    </w:lvl>
  </w:abstractNum>
  <w:abstractNum w:abstractNumId="1" w15:restartNumberingAfterBreak="0">
    <w:nsid w:val="6C676B79"/>
    <w:multiLevelType w:val="hybridMultilevel"/>
    <w:tmpl w:val="C186C13E"/>
    <w:lvl w:ilvl="0" w:tplc="0809000F">
      <w:start w:val="1"/>
      <w:numFmt w:val="decimal"/>
      <w:lvlText w:val="%1."/>
      <w:lvlJc w:val="left"/>
      <w:pPr>
        <w:ind w:left="540" w:hanging="360"/>
      </w:p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2" w15:restartNumberingAfterBreak="0">
    <w:nsid w:val="71D30F0F"/>
    <w:multiLevelType w:val="hybridMultilevel"/>
    <w:tmpl w:val="AC9C546C"/>
    <w:lvl w:ilvl="0" w:tplc="D186A300">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aolo Lattuca">
    <w15:presenceInfo w15:providerId="AD" w15:userId="S-1-5-21-725345543-854245398-2146348053-227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07B"/>
    <w:rsid w:val="0017775E"/>
    <w:rsid w:val="00217F4E"/>
    <w:rsid w:val="00291E6A"/>
    <w:rsid w:val="002E778F"/>
    <w:rsid w:val="00387B74"/>
    <w:rsid w:val="003C7199"/>
    <w:rsid w:val="004547D2"/>
    <w:rsid w:val="004C593C"/>
    <w:rsid w:val="005A0A90"/>
    <w:rsid w:val="0072241F"/>
    <w:rsid w:val="0078263D"/>
    <w:rsid w:val="00917012"/>
    <w:rsid w:val="00950001"/>
    <w:rsid w:val="00992F60"/>
    <w:rsid w:val="009A00A7"/>
    <w:rsid w:val="00A418CD"/>
    <w:rsid w:val="00AA2DCC"/>
    <w:rsid w:val="00B16CB5"/>
    <w:rsid w:val="00CA2C2F"/>
    <w:rsid w:val="00D83D2A"/>
    <w:rsid w:val="00D844CC"/>
    <w:rsid w:val="00DD107B"/>
    <w:rsid w:val="00DF60DA"/>
    <w:rsid w:val="00FE32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755141"/>
  <w15:docId w15:val="{2559FB92-C308-43B1-99E6-A2865937B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00A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A00A7"/>
  </w:style>
  <w:style w:type="paragraph" w:styleId="Footer">
    <w:name w:val="footer"/>
    <w:basedOn w:val="Normal"/>
    <w:link w:val="FooterChar"/>
    <w:uiPriority w:val="99"/>
    <w:unhideWhenUsed/>
    <w:rsid w:val="009A00A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A00A7"/>
  </w:style>
  <w:style w:type="character" w:styleId="CommentReference">
    <w:name w:val="annotation reference"/>
    <w:basedOn w:val="DefaultParagraphFont"/>
    <w:uiPriority w:val="99"/>
    <w:semiHidden/>
    <w:unhideWhenUsed/>
    <w:rsid w:val="00291E6A"/>
    <w:rPr>
      <w:sz w:val="16"/>
      <w:szCs w:val="16"/>
    </w:rPr>
  </w:style>
  <w:style w:type="paragraph" w:styleId="CommentText">
    <w:name w:val="annotation text"/>
    <w:basedOn w:val="Normal"/>
    <w:link w:val="CommentTextChar"/>
    <w:uiPriority w:val="99"/>
    <w:semiHidden/>
    <w:unhideWhenUsed/>
    <w:rsid w:val="00291E6A"/>
    <w:pPr>
      <w:spacing w:line="240" w:lineRule="auto"/>
    </w:pPr>
    <w:rPr>
      <w:sz w:val="20"/>
      <w:szCs w:val="20"/>
    </w:rPr>
  </w:style>
  <w:style w:type="character" w:customStyle="1" w:styleId="CommentTextChar">
    <w:name w:val="Comment Text Char"/>
    <w:basedOn w:val="DefaultParagraphFont"/>
    <w:link w:val="CommentText"/>
    <w:uiPriority w:val="99"/>
    <w:semiHidden/>
    <w:rsid w:val="00291E6A"/>
    <w:rPr>
      <w:sz w:val="20"/>
      <w:szCs w:val="20"/>
    </w:rPr>
  </w:style>
  <w:style w:type="paragraph" w:styleId="CommentSubject">
    <w:name w:val="annotation subject"/>
    <w:basedOn w:val="CommentText"/>
    <w:next w:val="CommentText"/>
    <w:link w:val="CommentSubjectChar"/>
    <w:uiPriority w:val="99"/>
    <w:semiHidden/>
    <w:unhideWhenUsed/>
    <w:rsid w:val="00291E6A"/>
    <w:rPr>
      <w:b/>
      <w:bCs/>
    </w:rPr>
  </w:style>
  <w:style w:type="character" w:customStyle="1" w:styleId="CommentSubjectChar">
    <w:name w:val="Comment Subject Char"/>
    <w:basedOn w:val="CommentTextChar"/>
    <w:link w:val="CommentSubject"/>
    <w:uiPriority w:val="99"/>
    <w:semiHidden/>
    <w:rsid w:val="00291E6A"/>
    <w:rPr>
      <w:b/>
      <w:bCs/>
      <w:sz w:val="20"/>
      <w:szCs w:val="20"/>
    </w:rPr>
  </w:style>
  <w:style w:type="paragraph" w:styleId="BalloonText">
    <w:name w:val="Balloon Text"/>
    <w:basedOn w:val="Normal"/>
    <w:link w:val="BalloonTextChar"/>
    <w:uiPriority w:val="99"/>
    <w:semiHidden/>
    <w:unhideWhenUsed/>
    <w:rsid w:val="00291E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1E6A"/>
    <w:rPr>
      <w:rFonts w:ascii="Tahoma" w:hAnsi="Tahoma" w:cs="Tahoma"/>
      <w:sz w:val="16"/>
      <w:szCs w:val="16"/>
    </w:rPr>
  </w:style>
  <w:style w:type="paragraph" w:styleId="ListParagraph">
    <w:name w:val="List Paragraph"/>
    <w:basedOn w:val="Normal"/>
    <w:uiPriority w:val="34"/>
    <w:qFormat/>
    <w:rsid w:val="00B16C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500</Words>
  <Characters>2855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National Grid</Company>
  <LinksUpToDate>false</LinksUpToDate>
  <CharactersWithSpaces>3349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National Grid</dc:creator>
  <cp:lastModifiedBy>Grendon Thompson</cp:lastModifiedBy>
  <cp:revision>4</cp:revision>
  <dcterms:created xsi:type="dcterms:W3CDTF">2018-05-24T10:14:00Z</dcterms:created>
  <dcterms:modified xsi:type="dcterms:W3CDTF">2018-05-24T10:16:00Z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docIndexRef">
    <vt:lpwstr>c2a8847e-f6d1-4b7b-b9a1-b181d1405b9a</vt:lpwstr>
  </property>
</Properties>
</file>